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tbl>
      <w:tblPr>
        <w:tblpPr w:leftFromText="141" w:rightFromText="141" w:vertAnchor="text"/>
        <w:tblW w:w="85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8"/>
        <w:gridCol w:w="3965"/>
        <w:gridCol w:w="1142"/>
      </w:tblGrid>
      <w:tr w:rsidR="001F1192" w:rsidRPr="00CE7A4F" w:rsidTr="001F1192">
        <w:trPr>
          <w:trHeight w:val="342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Místo plnění 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496BB1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 xml:space="preserve">Izolátor podpěrný VPA 216/8a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61B7F">
              <w:rPr>
                <w:rFonts w:cs="Arial"/>
                <w:szCs w:val="20"/>
              </w:rPr>
              <w:t>Izolátor průchodkový vstupní L CBV22/250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 xml:space="preserve">Izolátor VN staniční </w:t>
            </w:r>
            <w:proofErr w:type="spellStart"/>
            <w:r w:rsidRPr="00033250">
              <w:rPr>
                <w:rFonts w:cs="Arial"/>
                <w:szCs w:val="20"/>
              </w:rPr>
              <w:t>podp</w:t>
            </w:r>
            <w:proofErr w:type="spellEnd"/>
            <w:r w:rsidRPr="00033250">
              <w:rPr>
                <w:rFonts w:cs="Arial"/>
                <w:szCs w:val="20"/>
              </w:rPr>
              <w:t>. J4-125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 xml:space="preserve">Izolátor VN </w:t>
            </w:r>
            <w:proofErr w:type="spellStart"/>
            <w:r w:rsidRPr="00033250">
              <w:rPr>
                <w:rFonts w:cs="Arial"/>
                <w:szCs w:val="20"/>
              </w:rPr>
              <w:t>podp</w:t>
            </w:r>
            <w:proofErr w:type="spellEnd"/>
            <w:r w:rsidRPr="00033250">
              <w:rPr>
                <w:rFonts w:cs="Arial"/>
                <w:szCs w:val="20"/>
              </w:rPr>
              <w:t xml:space="preserve">. VPAv135/12/8a s </w:t>
            </w:r>
            <w:proofErr w:type="spellStart"/>
            <w:r w:rsidRPr="00033250">
              <w:rPr>
                <w:rFonts w:cs="Arial"/>
                <w:szCs w:val="20"/>
              </w:rPr>
              <w:t>vl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>Izolátor VN podpěrný VPA 135/</w:t>
            </w:r>
            <w:ins w:id="0" w:author="Štěpka, Vratislav" w:date="2019-11-07T12:07:00Z">
              <w:r w:rsidR="00F712D9">
                <w:rPr>
                  <w:rFonts w:cs="Arial"/>
                  <w:szCs w:val="20"/>
                </w:rPr>
                <w:t>12</w:t>
              </w:r>
            </w:ins>
            <w:del w:id="1" w:author="Štěpka, Vratislav" w:date="2019-11-07T12:07:00Z">
              <w:r w:rsidRPr="00033250" w:rsidDel="00F712D9">
                <w:rPr>
                  <w:rFonts w:cs="Arial"/>
                  <w:szCs w:val="20"/>
                </w:rPr>
                <w:delText>8</w:delText>
              </w:r>
            </w:del>
            <w:r w:rsidRPr="00033250">
              <w:rPr>
                <w:rFonts w:cs="Arial"/>
                <w:szCs w:val="20"/>
              </w:rPr>
              <w:t>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>Izolátor závěsný VZL 50/435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</w:tbl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1F1192" w:rsidRDefault="001F1192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tbl>
      <w:tblPr>
        <w:tblpPr w:leftFromText="141" w:rightFromText="141" w:vertAnchor="text"/>
        <w:tblW w:w="85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8"/>
        <w:gridCol w:w="3965"/>
        <w:gridCol w:w="1142"/>
      </w:tblGrid>
      <w:tr w:rsidR="001F1192" w:rsidRPr="00CE7A4F" w:rsidTr="001F1192">
        <w:trPr>
          <w:trHeight w:val="342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>Místo plnění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F1192" w:rsidRPr="00CE7A4F" w:rsidRDefault="001F1192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496BB1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>Izolátor podpěrný VPA 216/8a</w:t>
            </w:r>
            <w:r>
              <w:rPr>
                <w:rFonts w:ascii="CourierNewPSMT" w:eastAsiaTheme="minorHAnsi" w:hAnsi="CourierNewPSMT" w:cs="CourierNewPSMT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61B7F">
              <w:rPr>
                <w:rFonts w:cs="Arial"/>
                <w:szCs w:val="20"/>
              </w:rPr>
              <w:t>Izolátor průchodkový vstupní L CBV22/250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 xml:space="preserve">Izolátor VN staniční </w:t>
            </w:r>
            <w:proofErr w:type="spellStart"/>
            <w:r w:rsidRPr="00033250">
              <w:rPr>
                <w:rFonts w:cs="Arial"/>
                <w:szCs w:val="20"/>
              </w:rPr>
              <w:t>podp</w:t>
            </w:r>
            <w:proofErr w:type="spellEnd"/>
            <w:r w:rsidRPr="00033250">
              <w:rPr>
                <w:rFonts w:cs="Arial"/>
                <w:szCs w:val="20"/>
              </w:rPr>
              <w:t>. J4-125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 xml:space="preserve">Izolátor VN </w:t>
            </w:r>
            <w:proofErr w:type="spellStart"/>
            <w:r w:rsidRPr="00033250">
              <w:rPr>
                <w:rFonts w:cs="Arial"/>
                <w:szCs w:val="20"/>
              </w:rPr>
              <w:t>podp</w:t>
            </w:r>
            <w:proofErr w:type="spellEnd"/>
            <w:r w:rsidRPr="00033250">
              <w:rPr>
                <w:rFonts w:cs="Arial"/>
                <w:szCs w:val="20"/>
              </w:rPr>
              <w:t xml:space="preserve">. VPAv135/12/8a s </w:t>
            </w:r>
            <w:proofErr w:type="spellStart"/>
            <w:r w:rsidRPr="00033250">
              <w:rPr>
                <w:rFonts w:cs="Arial"/>
                <w:szCs w:val="20"/>
              </w:rPr>
              <w:t>vl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>Izolátor VN podpěrný VPA 135/</w:t>
            </w:r>
            <w:ins w:id="2" w:author="Štěpka, Vratislav" w:date="2019-11-07T12:07:00Z">
              <w:r w:rsidR="00F712D9">
                <w:rPr>
                  <w:rFonts w:cs="Arial"/>
                  <w:szCs w:val="20"/>
                </w:rPr>
                <w:t>12</w:t>
              </w:r>
            </w:ins>
            <w:del w:id="3" w:author="Štěpka, Vratislav" w:date="2019-11-07T12:07:00Z">
              <w:r w:rsidRPr="00033250" w:rsidDel="00F712D9">
                <w:rPr>
                  <w:rFonts w:cs="Arial"/>
                  <w:szCs w:val="20"/>
                </w:rPr>
                <w:delText>8</w:delText>
              </w:r>
            </w:del>
            <w:bookmarkStart w:id="4" w:name="_GoBack"/>
            <w:bookmarkEnd w:id="4"/>
            <w:r w:rsidRPr="00033250">
              <w:rPr>
                <w:rFonts w:cs="Arial"/>
                <w:szCs w:val="20"/>
              </w:rPr>
              <w:t>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</w:tr>
      <w:tr w:rsidR="00033250" w:rsidRPr="00CE7A4F" w:rsidTr="001F1192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3250" w:rsidRPr="003E3250" w:rsidRDefault="005C0846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033250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Pr="009C0CCE" w:rsidRDefault="00033250" w:rsidP="0003325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033250">
              <w:rPr>
                <w:rFonts w:cs="Arial"/>
                <w:szCs w:val="20"/>
              </w:rPr>
              <w:t>Izolátor závěsný VZL 50/435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33250" w:rsidRDefault="00033250" w:rsidP="000332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</w:tbl>
    <w:p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A4546F" w:rsidRDefault="00A4546F"/>
    <w:sectPr w:rsidR="00A454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580" w:rsidRDefault="00ED2580" w:rsidP="00CE6D2A">
      <w:r>
        <w:separator/>
      </w:r>
    </w:p>
  </w:endnote>
  <w:endnote w:type="continuationSeparator" w:id="0">
    <w:p w:rsidR="00ED2580" w:rsidRDefault="00ED258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580" w:rsidRDefault="00ED2580" w:rsidP="00CE6D2A">
      <w:r>
        <w:separator/>
      </w:r>
    </w:p>
  </w:footnote>
  <w:footnote w:type="continuationSeparator" w:id="0">
    <w:p w:rsidR="00ED2580" w:rsidRDefault="00ED258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42EA">
      <w:rPr>
        <w:b/>
        <w:sz w:val="18"/>
        <w:szCs w:val="20"/>
        <w:highlight w:val="green"/>
      </w:rPr>
      <w:t>účastník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BD42EA" w:rsidRPr="00382ACD" w:rsidRDefault="00BD42EA" w:rsidP="00BD42EA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382ACD">
      <w:rPr>
        <w:rFonts w:cs="Arial"/>
        <w:b/>
        <w:sz w:val="24"/>
      </w:rPr>
      <w:t xml:space="preserve">Izolátory pro venkovní vedení </w:t>
    </w:r>
    <w:r w:rsidR="00C05445">
      <w:rPr>
        <w:rFonts w:cs="Arial"/>
        <w:b/>
        <w:sz w:val="24"/>
      </w:rPr>
      <w:t>V</w:t>
    </w:r>
    <w:r w:rsidR="00FF2B12">
      <w:rPr>
        <w:rFonts w:cs="Arial"/>
        <w:b/>
        <w:sz w:val="24"/>
      </w:rPr>
      <w:t xml:space="preserve">N a </w:t>
    </w:r>
    <w:r w:rsidR="00C05445">
      <w:rPr>
        <w:rFonts w:cs="Arial"/>
        <w:b/>
        <w:sz w:val="24"/>
      </w:rPr>
      <w:t>N</w:t>
    </w:r>
    <w:r w:rsidR="00FF2B12">
      <w:rPr>
        <w:rFonts w:cs="Arial"/>
        <w:b/>
        <w:sz w:val="24"/>
      </w:rPr>
      <w:t>N</w:t>
    </w:r>
    <w:r w:rsidRPr="00382ACD" w:rsidDel="00966868">
      <w:rPr>
        <w:rFonts w:cs="Arial"/>
        <w:b/>
        <w:sz w:val="24"/>
      </w:rPr>
      <w:t xml:space="preserve"> </w:t>
    </w:r>
    <w:r w:rsidR="005C0846">
      <w:rPr>
        <w:rFonts w:cs="Arial"/>
        <w:b/>
        <w:sz w:val="24"/>
      </w:rPr>
      <w:t>II</w:t>
    </w:r>
  </w:p>
  <w:p w:rsidR="00BD42EA" w:rsidRDefault="00BD42EA" w:rsidP="00BD42EA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3</w:t>
    </w:r>
    <w:r w:rsidRPr="0021118C">
      <w:rPr>
        <w:rFonts w:cs="Arial"/>
        <w:b/>
        <w:sz w:val="24"/>
      </w:rPr>
      <w:t xml:space="preserve">. Izolátory </w:t>
    </w:r>
    <w:r>
      <w:rPr>
        <w:rFonts w:cs="Arial"/>
        <w:b/>
        <w:sz w:val="24"/>
      </w:rPr>
      <w:t>VN</w:t>
    </w:r>
    <w:r w:rsidR="005C0846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-</w:t>
    </w:r>
    <w:r w:rsidR="005C0846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keramika</w:t>
    </w:r>
  </w:p>
  <w:p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>1</w:t>
    </w:r>
    <w:r w:rsidR="00B64893">
      <w:rPr>
        <w:rFonts w:cs="Arial"/>
        <w:b/>
        <w:u w:val="single"/>
      </w:rPr>
      <w:t>b</w:t>
    </w:r>
  </w:p>
  <w:p w:rsidR="00B64893" w:rsidRDefault="00B64893" w:rsidP="00B6489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>
      <w:rPr>
        <w:rFonts w:cs="Arial"/>
        <w:b/>
        <w:szCs w:val="20"/>
      </w:rPr>
      <w:t>Místo plnění (konsignační sklady) a dodávané množství</w:t>
    </w:r>
  </w:p>
  <w:p w:rsidR="00CE6D2A" w:rsidRDefault="00CE6D2A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těpka, Vratislav">
    <w15:presenceInfo w15:providerId="None" w15:userId="Štěpka, Vratisl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2F54"/>
    <w:rsid w:val="00033250"/>
    <w:rsid w:val="00065193"/>
    <w:rsid w:val="0008546F"/>
    <w:rsid w:val="00147F0D"/>
    <w:rsid w:val="001A3F57"/>
    <w:rsid w:val="001B612C"/>
    <w:rsid w:val="001C2EB4"/>
    <w:rsid w:val="001F1192"/>
    <w:rsid w:val="002B627A"/>
    <w:rsid w:val="00356065"/>
    <w:rsid w:val="003B0DF8"/>
    <w:rsid w:val="003E2B6F"/>
    <w:rsid w:val="004072E8"/>
    <w:rsid w:val="00496BB1"/>
    <w:rsid w:val="004F242D"/>
    <w:rsid w:val="005C0846"/>
    <w:rsid w:val="006932EB"/>
    <w:rsid w:val="006B61A2"/>
    <w:rsid w:val="00725E50"/>
    <w:rsid w:val="00746F64"/>
    <w:rsid w:val="007E5C93"/>
    <w:rsid w:val="008421D3"/>
    <w:rsid w:val="008D6B7F"/>
    <w:rsid w:val="00992233"/>
    <w:rsid w:val="009D073F"/>
    <w:rsid w:val="00A4546F"/>
    <w:rsid w:val="00AF4FEB"/>
    <w:rsid w:val="00AF7F69"/>
    <w:rsid w:val="00B64893"/>
    <w:rsid w:val="00BD42EA"/>
    <w:rsid w:val="00C05445"/>
    <w:rsid w:val="00C96AD7"/>
    <w:rsid w:val="00CE6D2A"/>
    <w:rsid w:val="00D5771B"/>
    <w:rsid w:val="00EC70DF"/>
    <w:rsid w:val="00ED2580"/>
    <w:rsid w:val="00EF4600"/>
    <w:rsid w:val="00F022EE"/>
    <w:rsid w:val="00F033A0"/>
    <w:rsid w:val="00F712D9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1A333"/>
  <w15:docId w15:val="{E38F17E6-D8F0-4B98-93B4-912C39C9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Štěpka, Vratislav</cp:lastModifiedBy>
  <cp:revision>3</cp:revision>
  <dcterms:created xsi:type="dcterms:W3CDTF">2019-11-07T11:07:00Z</dcterms:created>
  <dcterms:modified xsi:type="dcterms:W3CDTF">2019-11-07T11:08:00Z</dcterms:modified>
</cp:coreProperties>
</file>